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D8" w:rsidRPr="0025095F" w:rsidRDefault="008653D8" w:rsidP="00657A02">
      <w:pPr>
        <w:spacing w:after="0" w:line="240" w:lineRule="atLeast"/>
        <w:jc w:val="right"/>
        <w:rPr>
          <w:b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57A02">
        <w:rPr>
          <w:rFonts w:cstheme="minorHAnsi"/>
          <w:color w:val="000000"/>
          <w:sz w:val="18"/>
          <w:szCs w:val="18"/>
        </w:rPr>
        <w:t xml:space="preserve">Приложение № 1                                                                                                                                                                                                 к  </w:t>
      </w:r>
      <w:r w:rsidR="00F11F23">
        <w:rPr>
          <w:rFonts w:cstheme="minorHAnsi"/>
          <w:color w:val="000000"/>
          <w:sz w:val="18"/>
          <w:szCs w:val="18"/>
        </w:rPr>
        <w:t>решени</w:t>
      </w:r>
      <w:r w:rsidR="00B67C80">
        <w:rPr>
          <w:rFonts w:cstheme="minorHAnsi"/>
          <w:color w:val="000000"/>
          <w:sz w:val="18"/>
          <w:szCs w:val="18"/>
        </w:rPr>
        <w:t>ю</w:t>
      </w:r>
      <w:r w:rsidR="00F11F23">
        <w:rPr>
          <w:rFonts w:cstheme="minorHAnsi"/>
          <w:color w:val="000000"/>
          <w:sz w:val="18"/>
          <w:szCs w:val="18"/>
        </w:rPr>
        <w:t xml:space="preserve"> Сельской Думы</w:t>
      </w:r>
      <w:r w:rsidR="00657A02">
        <w:rPr>
          <w:rFonts w:cstheme="minorHAnsi"/>
          <w:color w:val="000000"/>
          <w:sz w:val="18"/>
          <w:szCs w:val="18"/>
        </w:rPr>
        <w:t xml:space="preserve"> </w:t>
      </w:r>
      <w:r w:rsidR="00F11F23">
        <w:rPr>
          <w:rFonts w:cstheme="minorHAnsi"/>
          <w:color w:val="000000"/>
          <w:sz w:val="18"/>
          <w:szCs w:val="18"/>
        </w:rPr>
        <w:t xml:space="preserve">«Село Букань»                                                                                                                                                 </w:t>
      </w:r>
      <w:r w:rsidR="00657A02">
        <w:rPr>
          <w:rFonts w:cstheme="minorHAnsi"/>
          <w:color w:val="000000"/>
          <w:sz w:val="18"/>
          <w:szCs w:val="18"/>
        </w:rPr>
        <w:t>«О бюд</w:t>
      </w:r>
      <w:r w:rsidR="00F11F23">
        <w:rPr>
          <w:rFonts w:cstheme="minorHAnsi"/>
          <w:color w:val="000000"/>
          <w:sz w:val="18"/>
          <w:szCs w:val="18"/>
        </w:rPr>
        <w:t>жете сельского поселения на 2025</w:t>
      </w:r>
      <w:r w:rsidR="00657A02">
        <w:rPr>
          <w:rFonts w:cstheme="minorHAnsi"/>
          <w:color w:val="000000"/>
          <w:sz w:val="18"/>
          <w:szCs w:val="18"/>
        </w:rPr>
        <w:t xml:space="preserve">год                                                                                                                                                            </w:t>
      </w:r>
      <w:r w:rsidR="00F11F23">
        <w:rPr>
          <w:rFonts w:cstheme="minorHAnsi"/>
          <w:color w:val="000000"/>
          <w:sz w:val="18"/>
          <w:szCs w:val="18"/>
        </w:rPr>
        <w:t xml:space="preserve">          и плановый период 2026 - 2027</w:t>
      </w:r>
      <w:r w:rsidR="00657A02">
        <w:rPr>
          <w:rFonts w:cstheme="minorHAnsi"/>
          <w:color w:val="000000"/>
          <w:sz w:val="18"/>
          <w:szCs w:val="18"/>
        </w:rPr>
        <w:t xml:space="preserve"> годов»                                                                                                                                                              </w:t>
      </w:r>
      <w:r w:rsidR="002F34A4">
        <w:rPr>
          <w:rFonts w:cstheme="minorHAnsi"/>
          <w:color w:val="000000"/>
          <w:sz w:val="18"/>
          <w:szCs w:val="18"/>
        </w:rPr>
        <w:t xml:space="preserve">          </w:t>
      </w:r>
      <w:r w:rsidR="00657A02">
        <w:rPr>
          <w:rFonts w:cstheme="minorHAnsi"/>
          <w:color w:val="000000"/>
          <w:sz w:val="18"/>
          <w:szCs w:val="18"/>
        </w:rPr>
        <w:t xml:space="preserve">№ </w:t>
      </w:r>
      <w:r w:rsidR="00B67C80">
        <w:rPr>
          <w:rFonts w:cstheme="minorHAnsi"/>
          <w:color w:val="000000"/>
          <w:sz w:val="18"/>
          <w:szCs w:val="18"/>
        </w:rPr>
        <w:t xml:space="preserve">32 </w:t>
      </w:r>
      <w:r w:rsidR="00657A02">
        <w:rPr>
          <w:rFonts w:cstheme="minorHAnsi"/>
          <w:color w:val="000000"/>
          <w:sz w:val="18"/>
          <w:szCs w:val="18"/>
        </w:rPr>
        <w:t xml:space="preserve">от </w:t>
      </w:r>
      <w:r w:rsidR="00F11F23">
        <w:rPr>
          <w:rFonts w:cstheme="minorHAnsi"/>
          <w:color w:val="000000"/>
          <w:sz w:val="18"/>
          <w:szCs w:val="18"/>
        </w:rPr>
        <w:t>«</w:t>
      </w:r>
      <w:r w:rsidR="00B67C80">
        <w:rPr>
          <w:rFonts w:cstheme="minorHAnsi"/>
          <w:color w:val="000000"/>
          <w:sz w:val="18"/>
          <w:szCs w:val="18"/>
        </w:rPr>
        <w:t>26</w:t>
      </w:r>
      <w:r w:rsidR="00F11F23">
        <w:rPr>
          <w:rFonts w:cstheme="minorHAnsi"/>
          <w:color w:val="000000"/>
          <w:sz w:val="18"/>
          <w:szCs w:val="18"/>
        </w:rPr>
        <w:t xml:space="preserve">» </w:t>
      </w:r>
      <w:r w:rsidR="00B67C80">
        <w:rPr>
          <w:rFonts w:cstheme="minorHAnsi"/>
          <w:color w:val="000000"/>
          <w:sz w:val="18"/>
          <w:szCs w:val="18"/>
        </w:rPr>
        <w:t>декабря 20</w:t>
      </w:r>
      <w:r w:rsidR="00657A02">
        <w:rPr>
          <w:rFonts w:cstheme="minorHAnsi"/>
          <w:color w:val="000000"/>
          <w:sz w:val="18"/>
          <w:szCs w:val="18"/>
        </w:rPr>
        <w:t>24</w:t>
      </w:r>
      <w:r w:rsidR="00B67C80">
        <w:rPr>
          <w:rFonts w:cstheme="minorHAnsi"/>
          <w:color w:val="000000"/>
          <w:sz w:val="18"/>
          <w:szCs w:val="18"/>
        </w:rPr>
        <w:t>г.</w:t>
      </w:r>
    </w:p>
    <w:p w:rsidR="008653D8" w:rsidRPr="0025095F" w:rsidRDefault="008653D8" w:rsidP="008653D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0E4F31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F31">
        <w:rPr>
          <w:rFonts w:ascii="Times New Roman" w:hAnsi="Times New Roman" w:cs="Times New Roman"/>
          <w:b/>
          <w:sz w:val="24"/>
          <w:szCs w:val="24"/>
        </w:rPr>
        <w:t>ПЕРЕЧЕНЬ И НОРМАТИВЫ ОТЧИСЛЕНИЙ ПО НАЛОГАМ И СБОРАМ, ЗАЧИСЛЯЕМЫХ В БЮДЖЕТ СЕЛЬСКОГО ПОСЕЛЕНИЯ «СЕЛО БУКАНЬ»</w:t>
      </w: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Наименование отчислений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8653D8">
        <w:trPr>
          <w:trHeight w:val="55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Default="00657A02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Default="00657A02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3D8" w:rsidRPr="0025095F" w:rsidRDefault="008653D8" w:rsidP="008653D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8281E" w:rsidRPr="008653D8" w:rsidRDefault="00E8281E" w:rsidP="008653D8">
      <w:pPr>
        <w:rPr>
          <w:szCs w:val="18"/>
        </w:rPr>
      </w:pPr>
    </w:p>
    <w:sectPr w:rsidR="00E8281E" w:rsidRPr="008653D8" w:rsidSect="00E8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00B1"/>
    <w:rsid w:val="0000005B"/>
    <w:rsid w:val="00000CB0"/>
    <w:rsid w:val="0000187B"/>
    <w:rsid w:val="0000298A"/>
    <w:rsid w:val="00003659"/>
    <w:rsid w:val="00003BF6"/>
    <w:rsid w:val="00003D53"/>
    <w:rsid w:val="000066DF"/>
    <w:rsid w:val="000106E2"/>
    <w:rsid w:val="0001232B"/>
    <w:rsid w:val="0001299D"/>
    <w:rsid w:val="00014CE4"/>
    <w:rsid w:val="00015542"/>
    <w:rsid w:val="000202FD"/>
    <w:rsid w:val="00020898"/>
    <w:rsid w:val="00020D2E"/>
    <w:rsid w:val="00022FB2"/>
    <w:rsid w:val="00023788"/>
    <w:rsid w:val="00023990"/>
    <w:rsid w:val="00023E58"/>
    <w:rsid w:val="00024508"/>
    <w:rsid w:val="000261D5"/>
    <w:rsid w:val="00026474"/>
    <w:rsid w:val="00030619"/>
    <w:rsid w:val="00030E92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E4C"/>
    <w:rsid w:val="000617B5"/>
    <w:rsid w:val="00061BE7"/>
    <w:rsid w:val="0006295C"/>
    <w:rsid w:val="00062F81"/>
    <w:rsid w:val="000649EB"/>
    <w:rsid w:val="00067309"/>
    <w:rsid w:val="000729DB"/>
    <w:rsid w:val="00072D38"/>
    <w:rsid w:val="000730C5"/>
    <w:rsid w:val="000742C3"/>
    <w:rsid w:val="00074562"/>
    <w:rsid w:val="00076DF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7D78"/>
    <w:rsid w:val="000B2340"/>
    <w:rsid w:val="000B379C"/>
    <w:rsid w:val="000B3800"/>
    <w:rsid w:val="000B4F73"/>
    <w:rsid w:val="000B5970"/>
    <w:rsid w:val="000B653D"/>
    <w:rsid w:val="000C26A2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3FFD"/>
    <w:rsid w:val="000E4AD1"/>
    <w:rsid w:val="000E4C19"/>
    <w:rsid w:val="000E5000"/>
    <w:rsid w:val="000E5E87"/>
    <w:rsid w:val="000E6941"/>
    <w:rsid w:val="000E6C9F"/>
    <w:rsid w:val="000E7FA9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10BF5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70D8C"/>
    <w:rsid w:val="0017128B"/>
    <w:rsid w:val="00172028"/>
    <w:rsid w:val="00173F46"/>
    <w:rsid w:val="00174130"/>
    <w:rsid w:val="00174ACA"/>
    <w:rsid w:val="0017731B"/>
    <w:rsid w:val="001800EE"/>
    <w:rsid w:val="001815D2"/>
    <w:rsid w:val="00182249"/>
    <w:rsid w:val="001828D0"/>
    <w:rsid w:val="00184026"/>
    <w:rsid w:val="001842F2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53B"/>
    <w:rsid w:val="001B021F"/>
    <w:rsid w:val="001B0B70"/>
    <w:rsid w:val="001B0FA2"/>
    <w:rsid w:val="001B2A05"/>
    <w:rsid w:val="001B3320"/>
    <w:rsid w:val="001B6D05"/>
    <w:rsid w:val="001B6F8E"/>
    <w:rsid w:val="001C198A"/>
    <w:rsid w:val="001C3BD5"/>
    <w:rsid w:val="001C494C"/>
    <w:rsid w:val="001D0FDC"/>
    <w:rsid w:val="001D169A"/>
    <w:rsid w:val="001D33F2"/>
    <w:rsid w:val="001D34C3"/>
    <w:rsid w:val="001D36DD"/>
    <w:rsid w:val="001D52DD"/>
    <w:rsid w:val="001D5EFA"/>
    <w:rsid w:val="001D69DF"/>
    <w:rsid w:val="001E0516"/>
    <w:rsid w:val="001E28DA"/>
    <w:rsid w:val="001E58CB"/>
    <w:rsid w:val="001E6147"/>
    <w:rsid w:val="001F0AE9"/>
    <w:rsid w:val="001F19BE"/>
    <w:rsid w:val="001F1A83"/>
    <w:rsid w:val="001F207E"/>
    <w:rsid w:val="001F4C64"/>
    <w:rsid w:val="001F5354"/>
    <w:rsid w:val="001F57C8"/>
    <w:rsid w:val="001F5E51"/>
    <w:rsid w:val="001F78EA"/>
    <w:rsid w:val="00201180"/>
    <w:rsid w:val="002075A1"/>
    <w:rsid w:val="002108DB"/>
    <w:rsid w:val="00212A71"/>
    <w:rsid w:val="00212B08"/>
    <w:rsid w:val="00215335"/>
    <w:rsid w:val="002175B1"/>
    <w:rsid w:val="002204EC"/>
    <w:rsid w:val="00221215"/>
    <w:rsid w:val="002214FD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76B0"/>
    <w:rsid w:val="00241948"/>
    <w:rsid w:val="00242949"/>
    <w:rsid w:val="0024308E"/>
    <w:rsid w:val="0024386C"/>
    <w:rsid w:val="00244FB2"/>
    <w:rsid w:val="00246CA2"/>
    <w:rsid w:val="00250D01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DD2"/>
    <w:rsid w:val="002716D8"/>
    <w:rsid w:val="00271BBD"/>
    <w:rsid w:val="00271BC8"/>
    <w:rsid w:val="00272374"/>
    <w:rsid w:val="00272997"/>
    <w:rsid w:val="00272DB3"/>
    <w:rsid w:val="00273295"/>
    <w:rsid w:val="002747C9"/>
    <w:rsid w:val="00276374"/>
    <w:rsid w:val="00276AD0"/>
    <w:rsid w:val="00277165"/>
    <w:rsid w:val="00277B17"/>
    <w:rsid w:val="0028238E"/>
    <w:rsid w:val="002824AE"/>
    <w:rsid w:val="00282F07"/>
    <w:rsid w:val="00284A5E"/>
    <w:rsid w:val="0028650F"/>
    <w:rsid w:val="00286A10"/>
    <w:rsid w:val="00287F08"/>
    <w:rsid w:val="002900B1"/>
    <w:rsid w:val="002944E4"/>
    <w:rsid w:val="002958A3"/>
    <w:rsid w:val="0029670A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A"/>
    <w:rsid w:val="002C385F"/>
    <w:rsid w:val="002C48A5"/>
    <w:rsid w:val="002C66DF"/>
    <w:rsid w:val="002C691E"/>
    <w:rsid w:val="002D02F3"/>
    <w:rsid w:val="002D1CE8"/>
    <w:rsid w:val="002D260B"/>
    <w:rsid w:val="002D5268"/>
    <w:rsid w:val="002D5A4C"/>
    <w:rsid w:val="002D5AA4"/>
    <w:rsid w:val="002D5B03"/>
    <w:rsid w:val="002D77C7"/>
    <w:rsid w:val="002E010C"/>
    <w:rsid w:val="002E22C1"/>
    <w:rsid w:val="002E32E1"/>
    <w:rsid w:val="002E390C"/>
    <w:rsid w:val="002E5329"/>
    <w:rsid w:val="002E6441"/>
    <w:rsid w:val="002F2603"/>
    <w:rsid w:val="002F34A4"/>
    <w:rsid w:val="002F4BF6"/>
    <w:rsid w:val="00300952"/>
    <w:rsid w:val="0030275D"/>
    <w:rsid w:val="003028EB"/>
    <w:rsid w:val="003033E2"/>
    <w:rsid w:val="00303E59"/>
    <w:rsid w:val="003055EE"/>
    <w:rsid w:val="0030581F"/>
    <w:rsid w:val="00305846"/>
    <w:rsid w:val="00312113"/>
    <w:rsid w:val="00312176"/>
    <w:rsid w:val="003124E3"/>
    <w:rsid w:val="00312F2D"/>
    <w:rsid w:val="00313F0F"/>
    <w:rsid w:val="00314EAE"/>
    <w:rsid w:val="00323A4F"/>
    <w:rsid w:val="00325BB8"/>
    <w:rsid w:val="00325E5A"/>
    <w:rsid w:val="00326F81"/>
    <w:rsid w:val="0032720F"/>
    <w:rsid w:val="00327A67"/>
    <w:rsid w:val="00330767"/>
    <w:rsid w:val="00331B59"/>
    <w:rsid w:val="003323CF"/>
    <w:rsid w:val="00332910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69C6"/>
    <w:rsid w:val="00361F19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4CBF"/>
    <w:rsid w:val="00386E53"/>
    <w:rsid w:val="00387779"/>
    <w:rsid w:val="00387996"/>
    <w:rsid w:val="00390517"/>
    <w:rsid w:val="00390690"/>
    <w:rsid w:val="00392129"/>
    <w:rsid w:val="00392CCE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1F67"/>
    <w:rsid w:val="003B4901"/>
    <w:rsid w:val="003B4AF6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B1"/>
    <w:rsid w:val="003F10E5"/>
    <w:rsid w:val="003F25BA"/>
    <w:rsid w:val="003F27E9"/>
    <w:rsid w:val="003F4AE2"/>
    <w:rsid w:val="003F52AB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B2B"/>
    <w:rsid w:val="00425023"/>
    <w:rsid w:val="004267EA"/>
    <w:rsid w:val="00426838"/>
    <w:rsid w:val="00427095"/>
    <w:rsid w:val="00430775"/>
    <w:rsid w:val="00432498"/>
    <w:rsid w:val="0043295E"/>
    <w:rsid w:val="00435407"/>
    <w:rsid w:val="00435F9D"/>
    <w:rsid w:val="004369E5"/>
    <w:rsid w:val="00436E52"/>
    <w:rsid w:val="00437090"/>
    <w:rsid w:val="004370C3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B98"/>
    <w:rsid w:val="00455EDD"/>
    <w:rsid w:val="00457BD7"/>
    <w:rsid w:val="00457D70"/>
    <w:rsid w:val="00461901"/>
    <w:rsid w:val="004671B1"/>
    <w:rsid w:val="00470642"/>
    <w:rsid w:val="00473126"/>
    <w:rsid w:val="00473199"/>
    <w:rsid w:val="00473844"/>
    <w:rsid w:val="00475A11"/>
    <w:rsid w:val="00475B40"/>
    <w:rsid w:val="00477552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3393"/>
    <w:rsid w:val="004C4CD9"/>
    <w:rsid w:val="004C6FAC"/>
    <w:rsid w:val="004C72AD"/>
    <w:rsid w:val="004C7A05"/>
    <w:rsid w:val="004C7A4D"/>
    <w:rsid w:val="004C7F5D"/>
    <w:rsid w:val="004D106A"/>
    <w:rsid w:val="004D11C8"/>
    <w:rsid w:val="004D1A18"/>
    <w:rsid w:val="004D1F17"/>
    <w:rsid w:val="004D25C4"/>
    <w:rsid w:val="004D3228"/>
    <w:rsid w:val="004D5DDF"/>
    <w:rsid w:val="004D634C"/>
    <w:rsid w:val="004D6799"/>
    <w:rsid w:val="004E3721"/>
    <w:rsid w:val="004E4436"/>
    <w:rsid w:val="004E5957"/>
    <w:rsid w:val="004E6A3E"/>
    <w:rsid w:val="004F0306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7B91"/>
    <w:rsid w:val="00512DFE"/>
    <w:rsid w:val="00513072"/>
    <w:rsid w:val="005131F2"/>
    <w:rsid w:val="00513356"/>
    <w:rsid w:val="005139E4"/>
    <w:rsid w:val="00514ECE"/>
    <w:rsid w:val="0051574F"/>
    <w:rsid w:val="00515F81"/>
    <w:rsid w:val="0051625C"/>
    <w:rsid w:val="00516618"/>
    <w:rsid w:val="00516E37"/>
    <w:rsid w:val="005176FF"/>
    <w:rsid w:val="005211F7"/>
    <w:rsid w:val="0052455F"/>
    <w:rsid w:val="00525480"/>
    <w:rsid w:val="00525FA7"/>
    <w:rsid w:val="005266AD"/>
    <w:rsid w:val="005300F0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408A9"/>
    <w:rsid w:val="00542171"/>
    <w:rsid w:val="0054300A"/>
    <w:rsid w:val="00544BC5"/>
    <w:rsid w:val="00546BB3"/>
    <w:rsid w:val="005525B2"/>
    <w:rsid w:val="00552D1B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AFC"/>
    <w:rsid w:val="005B13CA"/>
    <w:rsid w:val="005B346D"/>
    <w:rsid w:val="005B4677"/>
    <w:rsid w:val="005B51C7"/>
    <w:rsid w:val="005B5C8E"/>
    <w:rsid w:val="005B750A"/>
    <w:rsid w:val="005B7AC7"/>
    <w:rsid w:val="005C0104"/>
    <w:rsid w:val="005C2D1B"/>
    <w:rsid w:val="005C410D"/>
    <w:rsid w:val="005C7666"/>
    <w:rsid w:val="005C79B2"/>
    <w:rsid w:val="005D02F9"/>
    <w:rsid w:val="005D0C4F"/>
    <w:rsid w:val="005D2C7C"/>
    <w:rsid w:val="005D2CF1"/>
    <w:rsid w:val="005D34A5"/>
    <w:rsid w:val="005D5DFA"/>
    <w:rsid w:val="005D6C5C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7834"/>
    <w:rsid w:val="0061063C"/>
    <w:rsid w:val="006108D4"/>
    <w:rsid w:val="006124B2"/>
    <w:rsid w:val="00616932"/>
    <w:rsid w:val="00616980"/>
    <w:rsid w:val="00616FBA"/>
    <w:rsid w:val="00617428"/>
    <w:rsid w:val="006179EC"/>
    <w:rsid w:val="00617D38"/>
    <w:rsid w:val="00617DE8"/>
    <w:rsid w:val="00622B6B"/>
    <w:rsid w:val="0062337C"/>
    <w:rsid w:val="00623ED6"/>
    <w:rsid w:val="00626D17"/>
    <w:rsid w:val="006276CE"/>
    <w:rsid w:val="006306BF"/>
    <w:rsid w:val="00631D8B"/>
    <w:rsid w:val="00632347"/>
    <w:rsid w:val="00636C55"/>
    <w:rsid w:val="0064056B"/>
    <w:rsid w:val="0064073E"/>
    <w:rsid w:val="00641A05"/>
    <w:rsid w:val="006424D6"/>
    <w:rsid w:val="00644CAE"/>
    <w:rsid w:val="00647B20"/>
    <w:rsid w:val="00650455"/>
    <w:rsid w:val="006507E2"/>
    <w:rsid w:val="00651C8E"/>
    <w:rsid w:val="00651FA8"/>
    <w:rsid w:val="00657A02"/>
    <w:rsid w:val="00657AA1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C2EF1"/>
    <w:rsid w:val="006D0AB2"/>
    <w:rsid w:val="006D23D7"/>
    <w:rsid w:val="006D3376"/>
    <w:rsid w:val="006D5353"/>
    <w:rsid w:val="006E3015"/>
    <w:rsid w:val="006E326D"/>
    <w:rsid w:val="006E3810"/>
    <w:rsid w:val="006E52B4"/>
    <w:rsid w:val="006F3C1C"/>
    <w:rsid w:val="006F4A58"/>
    <w:rsid w:val="006F554D"/>
    <w:rsid w:val="006F58C4"/>
    <w:rsid w:val="006F5DA3"/>
    <w:rsid w:val="00701630"/>
    <w:rsid w:val="00702BD0"/>
    <w:rsid w:val="00702CA0"/>
    <w:rsid w:val="00703180"/>
    <w:rsid w:val="00704A47"/>
    <w:rsid w:val="00707294"/>
    <w:rsid w:val="00713EE2"/>
    <w:rsid w:val="007142AA"/>
    <w:rsid w:val="007156E9"/>
    <w:rsid w:val="0072087C"/>
    <w:rsid w:val="00722311"/>
    <w:rsid w:val="00724A06"/>
    <w:rsid w:val="00725CD6"/>
    <w:rsid w:val="007260B9"/>
    <w:rsid w:val="00730362"/>
    <w:rsid w:val="00730A0E"/>
    <w:rsid w:val="00733848"/>
    <w:rsid w:val="007416C8"/>
    <w:rsid w:val="00742359"/>
    <w:rsid w:val="00742679"/>
    <w:rsid w:val="00743518"/>
    <w:rsid w:val="00743DE3"/>
    <w:rsid w:val="00744836"/>
    <w:rsid w:val="00744E65"/>
    <w:rsid w:val="00746F13"/>
    <w:rsid w:val="00747E1D"/>
    <w:rsid w:val="00750BBF"/>
    <w:rsid w:val="007523F4"/>
    <w:rsid w:val="00752CCB"/>
    <w:rsid w:val="00753883"/>
    <w:rsid w:val="00753D31"/>
    <w:rsid w:val="007576F8"/>
    <w:rsid w:val="0075776A"/>
    <w:rsid w:val="00760626"/>
    <w:rsid w:val="00760CE7"/>
    <w:rsid w:val="00762136"/>
    <w:rsid w:val="0076269E"/>
    <w:rsid w:val="00762AF4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4ED5"/>
    <w:rsid w:val="00775433"/>
    <w:rsid w:val="00777332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32"/>
    <w:rsid w:val="00794797"/>
    <w:rsid w:val="00794E48"/>
    <w:rsid w:val="007A0638"/>
    <w:rsid w:val="007A0EDA"/>
    <w:rsid w:val="007A1124"/>
    <w:rsid w:val="007A35A4"/>
    <w:rsid w:val="007A5143"/>
    <w:rsid w:val="007A5395"/>
    <w:rsid w:val="007A5E3A"/>
    <w:rsid w:val="007B079C"/>
    <w:rsid w:val="007B2582"/>
    <w:rsid w:val="007B330D"/>
    <w:rsid w:val="007B45E8"/>
    <w:rsid w:val="007B4E87"/>
    <w:rsid w:val="007C1987"/>
    <w:rsid w:val="007C27D6"/>
    <w:rsid w:val="007C319F"/>
    <w:rsid w:val="007C5F64"/>
    <w:rsid w:val="007D0E18"/>
    <w:rsid w:val="007D11FC"/>
    <w:rsid w:val="007D2104"/>
    <w:rsid w:val="007D2826"/>
    <w:rsid w:val="007D2ED7"/>
    <w:rsid w:val="007D3B04"/>
    <w:rsid w:val="007D4AD3"/>
    <w:rsid w:val="007D6926"/>
    <w:rsid w:val="007D7017"/>
    <w:rsid w:val="007E15C6"/>
    <w:rsid w:val="007E1A51"/>
    <w:rsid w:val="007E217C"/>
    <w:rsid w:val="007E24FA"/>
    <w:rsid w:val="007E5C8E"/>
    <w:rsid w:val="007E61C6"/>
    <w:rsid w:val="007F14D0"/>
    <w:rsid w:val="007F534E"/>
    <w:rsid w:val="007F5786"/>
    <w:rsid w:val="007F5E97"/>
    <w:rsid w:val="007F6853"/>
    <w:rsid w:val="00800173"/>
    <w:rsid w:val="00800DC1"/>
    <w:rsid w:val="00801559"/>
    <w:rsid w:val="00803BCA"/>
    <w:rsid w:val="0080408B"/>
    <w:rsid w:val="0080534A"/>
    <w:rsid w:val="0080570D"/>
    <w:rsid w:val="0080650B"/>
    <w:rsid w:val="0081076F"/>
    <w:rsid w:val="008133A2"/>
    <w:rsid w:val="008138A4"/>
    <w:rsid w:val="008146D2"/>
    <w:rsid w:val="008153AC"/>
    <w:rsid w:val="00815A2D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1D71"/>
    <w:rsid w:val="008327F3"/>
    <w:rsid w:val="00832961"/>
    <w:rsid w:val="00833AE7"/>
    <w:rsid w:val="00835353"/>
    <w:rsid w:val="00835C78"/>
    <w:rsid w:val="00837B37"/>
    <w:rsid w:val="00840057"/>
    <w:rsid w:val="0084139D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3D8"/>
    <w:rsid w:val="00865B82"/>
    <w:rsid w:val="00866955"/>
    <w:rsid w:val="00870786"/>
    <w:rsid w:val="008738D6"/>
    <w:rsid w:val="0087457C"/>
    <w:rsid w:val="0087498E"/>
    <w:rsid w:val="00875A7A"/>
    <w:rsid w:val="00877E1B"/>
    <w:rsid w:val="008804C2"/>
    <w:rsid w:val="00881571"/>
    <w:rsid w:val="00882184"/>
    <w:rsid w:val="00882650"/>
    <w:rsid w:val="00885216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EF3"/>
    <w:rsid w:val="008C1A4B"/>
    <w:rsid w:val="008C282A"/>
    <w:rsid w:val="008C5B7A"/>
    <w:rsid w:val="008C610B"/>
    <w:rsid w:val="008C78C1"/>
    <w:rsid w:val="008D4193"/>
    <w:rsid w:val="008D6495"/>
    <w:rsid w:val="008D68F4"/>
    <w:rsid w:val="008D6F5A"/>
    <w:rsid w:val="008E1728"/>
    <w:rsid w:val="008E2414"/>
    <w:rsid w:val="008E251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865"/>
    <w:rsid w:val="00900C6E"/>
    <w:rsid w:val="00901039"/>
    <w:rsid w:val="00904B7D"/>
    <w:rsid w:val="0090509F"/>
    <w:rsid w:val="009067BA"/>
    <w:rsid w:val="00911541"/>
    <w:rsid w:val="00911A53"/>
    <w:rsid w:val="00911C9A"/>
    <w:rsid w:val="009149B0"/>
    <w:rsid w:val="00915A2C"/>
    <w:rsid w:val="0092010F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3FF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3200"/>
    <w:rsid w:val="009B4E22"/>
    <w:rsid w:val="009B623D"/>
    <w:rsid w:val="009C03AB"/>
    <w:rsid w:val="009C1C82"/>
    <w:rsid w:val="009C1DA6"/>
    <w:rsid w:val="009C3BCD"/>
    <w:rsid w:val="009C53DE"/>
    <w:rsid w:val="009C6697"/>
    <w:rsid w:val="009C7525"/>
    <w:rsid w:val="009C7A06"/>
    <w:rsid w:val="009D01F6"/>
    <w:rsid w:val="009D0379"/>
    <w:rsid w:val="009D0C87"/>
    <w:rsid w:val="009D0D03"/>
    <w:rsid w:val="009D16FF"/>
    <w:rsid w:val="009D3764"/>
    <w:rsid w:val="009D3992"/>
    <w:rsid w:val="009D53C1"/>
    <w:rsid w:val="009D6732"/>
    <w:rsid w:val="009E0BB5"/>
    <w:rsid w:val="009E3587"/>
    <w:rsid w:val="009E3986"/>
    <w:rsid w:val="009E7371"/>
    <w:rsid w:val="009E77A5"/>
    <w:rsid w:val="009E79E8"/>
    <w:rsid w:val="009E7DD0"/>
    <w:rsid w:val="009F10EF"/>
    <w:rsid w:val="009F1AD5"/>
    <w:rsid w:val="009F5281"/>
    <w:rsid w:val="009F5BA2"/>
    <w:rsid w:val="009F5DBE"/>
    <w:rsid w:val="009F61DD"/>
    <w:rsid w:val="00A004FB"/>
    <w:rsid w:val="00A009B5"/>
    <w:rsid w:val="00A01C58"/>
    <w:rsid w:val="00A02783"/>
    <w:rsid w:val="00A056EC"/>
    <w:rsid w:val="00A06B6C"/>
    <w:rsid w:val="00A07581"/>
    <w:rsid w:val="00A10B8E"/>
    <w:rsid w:val="00A110AC"/>
    <w:rsid w:val="00A12542"/>
    <w:rsid w:val="00A15CE7"/>
    <w:rsid w:val="00A1691A"/>
    <w:rsid w:val="00A21FAC"/>
    <w:rsid w:val="00A23941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8C7"/>
    <w:rsid w:val="00A469AA"/>
    <w:rsid w:val="00A47A20"/>
    <w:rsid w:val="00A51083"/>
    <w:rsid w:val="00A52DC2"/>
    <w:rsid w:val="00A5362F"/>
    <w:rsid w:val="00A5507B"/>
    <w:rsid w:val="00A55D5B"/>
    <w:rsid w:val="00A56B95"/>
    <w:rsid w:val="00A5706F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385D"/>
    <w:rsid w:val="00AD568C"/>
    <w:rsid w:val="00AD5CBD"/>
    <w:rsid w:val="00AD7C7A"/>
    <w:rsid w:val="00AE086A"/>
    <w:rsid w:val="00AE1376"/>
    <w:rsid w:val="00AE1B38"/>
    <w:rsid w:val="00AE20ED"/>
    <w:rsid w:val="00AF0E6B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40D1"/>
    <w:rsid w:val="00B04D57"/>
    <w:rsid w:val="00B113C5"/>
    <w:rsid w:val="00B11C20"/>
    <w:rsid w:val="00B11E12"/>
    <w:rsid w:val="00B12DDE"/>
    <w:rsid w:val="00B154AE"/>
    <w:rsid w:val="00B159C0"/>
    <w:rsid w:val="00B16314"/>
    <w:rsid w:val="00B202E7"/>
    <w:rsid w:val="00B257EA"/>
    <w:rsid w:val="00B30D9E"/>
    <w:rsid w:val="00B31643"/>
    <w:rsid w:val="00B34AEB"/>
    <w:rsid w:val="00B373E3"/>
    <w:rsid w:val="00B41C43"/>
    <w:rsid w:val="00B44899"/>
    <w:rsid w:val="00B45150"/>
    <w:rsid w:val="00B455A4"/>
    <w:rsid w:val="00B47572"/>
    <w:rsid w:val="00B47D14"/>
    <w:rsid w:val="00B53315"/>
    <w:rsid w:val="00B55038"/>
    <w:rsid w:val="00B5637F"/>
    <w:rsid w:val="00B602A0"/>
    <w:rsid w:val="00B663A6"/>
    <w:rsid w:val="00B673F3"/>
    <w:rsid w:val="00B67C80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31AE"/>
    <w:rsid w:val="00B84D12"/>
    <w:rsid w:val="00B85494"/>
    <w:rsid w:val="00B85553"/>
    <w:rsid w:val="00B86290"/>
    <w:rsid w:val="00B878FB"/>
    <w:rsid w:val="00B901BB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7055"/>
    <w:rsid w:val="00BC7582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F0FC2"/>
    <w:rsid w:val="00BF12EC"/>
    <w:rsid w:val="00BF1C24"/>
    <w:rsid w:val="00BF60B2"/>
    <w:rsid w:val="00BF7923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4C01"/>
    <w:rsid w:val="00C05B76"/>
    <w:rsid w:val="00C06C09"/>
    <w:rsid w:val="00C07B61"/>
    <w:rsid w:val="00C102CB"/>
    <w:rsid w:val="00C10A60"/>
    <w:rsid w:val="00C12FD7"/>
    <w:rsid w:val="00C14212"/>
    <w:rsid w:val="00C14CAF"/>
    <w:rsid w:val="00C15312"/>
    <w:rsid w:val="00C1696A"/>
    <w:rsid w:val="00C17A83"/>
    <w:rsid w:val="00C207D3"/>
    <w:rsid w:val="00C208E3"/>
    <w:rsid w:val="00C2099D"/>
    <w:rsid w:val="00C20C8B"/>
    <w:rsid w:val="00C2286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24F"/>
    <w:rsid w:val="00C465A5"/>
    <w:rsid w:val="00C46B63"/>
    <w:rsid w:val="00C4716F"/>
    <w:rsid w:val="00C47567"/>
    <w:rsid w:val="00C50628"/>
    <w:rsid w:val="00C509CF"/>
    <w:rsid w:val="00C51127"/>
    <w:rsid w:val="00C52F96"/>
    <w:rsid w:val="00C531F5"/>
    <w:rsid w:val="00C533E3"/>
    <w:rsid w:val="00C55D29"/>
    <w:rsid w:val="00C566A5"/>
    <w:rsid w:val="00C578D9"/>
    <w:rsid w:val="00C60648"/>
    <w:rsid w:val="00C620C1"/>
    <w:rsid w:val="00C62364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820"/>
    <w:rsid w:val="00C91CCF"/>
    <w:rsid w:val="00C921CA"/>
    <w:rsid w:val="00C93191"/>
    <w:rsid w:val="00C94EB5"/>
    <w:rsid w:val="00C956BB"/>
    <w:rsid w:val="00CA107A"/>
    <w:rsid w:val="00CA3099"/>
    <w:rsid w:val="00CA4ED1"/>
    <w:rsid w:val="00CA60A0"/>
    <w:rsid w:val="00CA676F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C70BB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27B"/>
    <w:rsid w:val="00CE23BC"/>
    <w:rsid w:val="00CE2989"/>
    <w:rsid w:val="00CE2E89"/>
    <w:rsid w:val="00CE3211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1863"/>
    <w:rsid w:val="00CF35A7"/>
    <w:rsid w:val="00CF392D"/>
    <w:rsid w:val="00CF4C2A"/>
    <w:rsid w:val="00CF5443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E03"/>
    <w:rsid w:val="00D50F3C"/>
    <w:rsid w:val="00D520C4"/>
    <w:rsid w:val="00D52997"/>
    <w:rsid w:val="00D52A9E"/>
    <w:rsid w:val="00D52F0E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F22"/>
    <w:rsid w:val="00DB35FE"/>
    <w:rsid w:val="00DB44B2"/>
    <w:rsid w:val="00DB4E9D"/>
    <w:rsid w:val="00DB61D4"/>
    <w:rsid w:val="00DB691C"/>
    <w:rsid w:val="00DC2739"/>
    <w:rsid w:val="00DC303B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46FC"/>
    <w:rsid w:val="00DD4C11"/>
    <w:rsid w:val="00DD5148"/>
    <w:rsid w:val="00DD546B"/>
    <w:rsid w:val="00DD585B"/>
    <w:rsid w:val="00DD5C11"/>
    <w:rsid w:val="00DD5CCC"/>
    <w:rsid w:val="00DE0498"/>
    <w:rsid w:val="00DE3B4B"/>
    <w:rsid w:val="00DE60B6"/>
    <w:rsid w:val="00DE6381"/>
    <w:rsid w:val="00DE72E5"/>
    <w:rsid w:val="00DE763F"/>
    <w:rsid w:val="00DE7B9A"/>
    <w:rsid w:val="00DF1FCE"/>
    <w:rsid w:val="00DF28F6"/>
    <w:rsid w:val="00DF41EB"/>
    <w:rsid w:val="00DF6388"/>
    <w:rsid w:val="00DF69DD"/>
    <w:rsid w:val="00E01018"/>
    <w:rsid w:val="00E0146E"/>
    <w:rsid w:val="00E041C4"/>
    <w:rsid w:val="00E04621"/>
    <w:rsid w:val="00E04890"/>
    <w:rsid w:val="00E072D4"/>
    <w:rsid w:val="00E07D02"/>
    <w:rsid w:val="00E129B3"/>
    <w:rsid w:val="00E17155"/>
    <w:rsid w:val="00E17E21"/>
    <w:rsid w:val="00E23805"/>
    <w:rsid w:val="00E25214"/>
    <w:rsid w:val="00E252DE"/>
    <w:rsid w:val="00E253DC"/>
    <w:rsid w:val="00E26547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997"/>
    <w:rsid w:val="00E528EC"/>
    <w:rsid w:val="00E52F2C"/>
    <w:rsid w:val="00E53174"/>
    <w:rsid w:val="00E56E85"/>
    <w:rsid w:val="00E6115A"/>
    <w:rsid w:val="00E63703"/>
    <w:rsid w:val="00E64F34"/>
    <w:rsid w:val="00E657B6"/>
    <w:rsid w:val="00E65FF6"/>
    <w:rsid w:val="00E666EC"/>
    <w:rsid w:val="00E70F77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8281E"/>
    <w:rsid w:val="00E82B4A"/>
    <w:rsid w:val="00E82C6A"/>
    <w:rsid w:val="00E83298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90A"/>
    <w:rsid w:val="00EB1910"/>
    <w:rsid w:val="00EB1B8E"/>
    <w:rsid w:val="00EB22C6"/>
    <w:rsid w:val="00EB25E8"/>
    <w:rsid w:val="00EB31D2"/>
    <w:rsid w:val="00EB41DD"/>
    <w:rsid w:val="00EB44B7"/>
    <w:rsid w:val="00EB493D"/>
    <w:rsid w:val="00EB54BB"/>
    <w:rsid w:val="00EB6C13"/>
    <w:rsid w:val="00EB71B6"/>
    <w:rsid w:val="00EC07EB"/>
    <w:rsid w:val="00EC1840"/>
    <w:rsid w:val="00EC1F97"/>
    <w:rsid w:val="00EC3E82"/>
    <w:rsid w:val="00EC42DD"/>
    <w:rsid w:val="00ED2984"/>
    <w:rsid w:val="00ED2F85"/>
    <w:rsid w:val="00ED3B38"/>
    <w:rsid w:val="00ED5E19"/>
    <w:rsid w:val="00ED7EF2"/>
    <w:rsid w:val="00EE2030"/>
    <w:rsid w:val="00EE261E"/>
    <w:rsid w:val="00EE3DF1"/>
    <w:rsid w:val="00EE53D4"/>
    <w:rsid w:val="00EE60E6"/>
    <w:rsid w:val="00EE694A"/>
    <w:rsid w:val="00EE7C05"/>
    <w:rsid w:val="00EF05BA"/>
    <w:rsid w:val="00EF3866"/>
    <w:rsid w:val="00EF467F"/>
    <w:rsid w:val="00EF4E7E"/>
    <w:rsid w:val="00F0352F"/>
    <w:rsid w:val="00F047A8"/>
    <w:rsid w:val="00F10CDF"/>
    <w:rsid w:val="00F11F23"/>
    <w:rsid w:val="00F12A1B"/>
    <w:rsid w:val="00F13395"/>
    <w:rsid w:val="00F1480B"/>
    <w:rsid w:val="00F1502F"/>
    <w:rsid w:val="00F157DE"/>
    <w:rsid w:val="00F1764B"/>
    <w:rsid w:val="00F20033"/>
    <w:rsid w:val="00F220C5"/>
    <w:rsid w:val="00F31118"/>
    <w:rsid w:val="00F31145"/>
    <w:rsid w:val="00F320E2"/>
    <w:rsid w:val="00F324A4"/>
    <w:rsid w:val="00F32E79"/>
    <w:rsid w:val="00F33924"/>
    <w:rsid w:val="00F362EA"/>
    <w:rsid w:val="00F36CA8"/>
    <w:rsid w:val="00F372DE"/>
    <w:rsid w:val="00F3762C"/>
    <w:rsid w:val="00F410FF"/>
    <w:rsid w:val="00F43A41"/>
    <w:rsid w:val="00F44041"/>
    <w:rsid w:val="00F4458D"/>
    <w:rsid w:val="00F460FA"/>
    <w:rsid w:val="00F46F6F"/>
    <w:rsid w:val="00F478D3"/>
    <w:rsid w:val="00F5063D"/>
    <w:rsid w:val="00F5117B"/>
    <w:rsid w:val="00F51AA6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73993"/>
    <w:rsid w:val="00F76CFD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B282F"/>
    <w:rsid w:val="00FB3772"/>
    <w:rsid w:val="00FB4194"/>
    <w:rsid w:val="00FB6C91"/>
    <w:rsid w:val="00FC082E"/>
    <w:rsid w:val="00FC103D"/>
    <w:rsid w:val="00FC195F"/>
    <w:rsid w:val="00FC242E"/>
    <w:rsid w:val="00FC2CEF"/>
    <w:rsid w:val="00FC4815"/>
    <w:rsid w:val="00FC4E1C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2920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3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8653D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2024-12-26T11:25:00Z</cp:lastPrinted>
  <dcterms:created xsi:type="dcterms:W3CDTF">2023-02-16T11:09:00Z</dcterms:created>
  <dcterms:modified xsi:type="dcterms:W3CDTF">2024-12-26T11:25:00Z</dcterms:modified>
</cp:coreProperties>
</file>